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8A" w:rsidRPr="00F3259A" w:rsidRDefault="008C098A" w:rsidP="008C098A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 w:rsidR="005A1F01">
        <w:rPr>
          <w:sz w:val="24"/>
          <w:szCs w:val="24"/>
          <w:lang w:val="ru-RU" w:eastAsia="uk-UA"/>
        </w:rPr>
        <w:t>5.1</w:t>
      </w:r>
    </w:p>
    <w:p w:rsidR="008C098A" w:rsidRDefault="008C098A" w:rsidP="008C098A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C098A" w:rsidRDefault="000923BE" w:rsidP="008C098A">
      <w:pPr>
        <w:ind w:left="6096"/>
        <w:jc w:val="left"/>
        <w:rPr>
          <w:sz w:val="24"/>
          <w:szCs w:val="24"/>
          <w:lang w:eastAsia="uk-UA"/>
        </w:rPr>
      </w:pPr>
      <w:r w:rsidRPr="000923BE">
        <w:rPr>
          <w:sz w:val="24"/>
          <w:szCs w:val="24"/>
          <w:lang w:eastAsia="uk-UA"/>
        </w:rPr>
        <w:t>від 17.11.2021 № 323</w:t>
      </w:r>
    </w:p>
    <w:p w:rsidR="000923BE" w:rsidRDefault="000923BE" w:rsidP="008C098A">
      <w:pPr>
        <w:ind w:left="6096"/>
        <w:jc w:val="left"/>
        <w:rPr>
          <w:sz w:val="24"/>
          <w:szCs w:val="24"/>
          <w:lang w:eastAsia="uk-UA"/>
        </w:rPr>
      </w:pPr>
    </w:p>
    <w:p w:rsidR="007F134A" w:rsidRPr="00476CFB" w:rsidRDefault="007F134A" w:rsidP="00E6568C">
      <w:pPr>
        <w:ind w:left="-426"/>
        <w:jc w:val="center"/>
        <w:rPr>
          <w:b/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 xml:space="preserve">ІНФОРМАЦІЙНА КАРТКА </w:t>
      </w:r>
    </w:p>
    <w:p w:rsidR="00F03E60" w:rsidRDefault="007F134A" w:rsidP="00E6568C">
      <w:pPr>
        <w:tabs>
          <w:tab w:val="left" w:pos="3969"/>
        </w:tabs>
        <w:ind w:left="-426"/>
        <w:jc w:val="center"/>
        <w:rPr>
          <w:b/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>адміністративної послуги з</w:t>
      </w:r>
      <w:r w:rsidR="00183E9B" w:rsidRPr="00476CFB">
        <w:rPr>
          <w:b/>
          <w:sz w:val="24"/>
          <w:szCs w:val="24"/>
          <w:lang w:eastAsia="uk-UA"/>
        </w:rPr>
        <w:t xml:space="preserve"> державної реєстрації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7D36E8" w:rsidRPr="00476CFB">
        <w:rPr>
          <w:b/>
          <w:sz w:val="24"/>
          <w:szCs w:val="24"/>
          <w:lang w:eastAsia="uk-UA"/>
        </w:rPr>
        <w:t xml:space="preserve"> </w:t>
      </w:r>
      <w:r w:rsidR="00183E9B" w:rsidRPr="00476CFB">
        <w:rPr>
          <w:b/>
          <w:sz w:val="24"/>
          <w:szCs w:val="24"/>
          <w:lang w:eastAsia="uk-UA"/>
        </w:rPr>
        <w:t>(крім громадського формування</w:t>
      </w:r>
      <w:r w:rsidR="008C098A">
        <w:rPr>
          <w:b/>
          <w:sz w:val="24"/>
          <w:szCs w:val="24"/>
          <w:lang w:eastAsia="uk-UA"/>
        </w:rPr>
        <w:t xml:space="preserve"> та релігійної організації</w:t>
      </w:r>
      <w:r w:rsidR="00183E9B" w:rsidRPr="00476CFB">
        <w:rPr>
          <w:b/>
          <w:sz w:val="24"/>
          <w:szCs w:val="24"/>
          <w:lang w:eastAsia="uk-UA"/>
        </w:rPr>
        <w:t>)</w:t>
      </w:r>
    </w:p>
    <w:p w:rsidR="008C098A" w:rsidRPr="00476CFB" w:rsidRDefault="008C098A" w:rsidP="00E6568C">
      <w:pPr>
        <w:tabs>
          <w:tab w:val="left" w:pos="3969"/>
        </w:tabs>
        <w:ind w:left="-426"/>
        <w:jc w:val="center"/>
        <w:rPr>
          <w:sz w:val="24"/>
          <w:szCs w:val="24"/>
          <w:lang w:eastAsia="uk-UA"/>
        </w:rPr>
      </w:pPr>
    </w:p>
    <w:p w:rsidR="008C098A" w:rsidRPr="00096DD0" w:rsidRDefault="008C098A" w:rsidP="008C098A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C098A" w:rsidRPr="00096DD0" w:rsidRDefault="008C098A" w:rsidP="008C098A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7573C" w:rsidRPr="00476CFB" w:rsidRDefault="008C098A" w:rsidP="008C098A">
      <w:pPr>
        <w:jc w:val="center"/>
        <w:rPr>
          <w:sz w:val="20"/>
          <w:szCs w:val="20"/>
          <w:lang w:eastAsia="uk-UA"/>
        </w:rPr>
      </w:pPr>
      <w:r w:rsidRPr="00476CFB">
        <w:rPr>
          <w:sz w:val="20"/>
          <w:szCs w:val="20"/>
          <w:lang w:eastAsia="uk-UA"/>
        </w:rPr>
        <w:t xml:space="preserve"> </w:t>
      </w:r>
      <w:r w:rsidR="0087573C" w:rsidRPr="00476CFB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23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"/>
        <w:gridCol w:w="2998"/>
        <w:gridCol w:w="6989"/>
      </w:tblGrid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476CF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C098A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Pr="00476CFB" w:rsidRDefault="008C098A" w:rsidP="008C098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Pr="00476CFB" w:rsidRDefault="008C098A" w:rsidP="008C098A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Default="008C098A" w:rsidP="008C098A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8C098A" w:rsidRPr="00B33E09" w:rsidRDefault="008C098A" w:rsidP="008C098A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8C098A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Pr="00476CFB" w:rsidRDefault="008C098A" w:rsidP="008C098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Pr="00476CFB" w:rsidRDefault="008C098A" w:rsidP="008C098A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939"/>
              <w:gridCol w:w="1701"/>
            </w:tblGrid>
            <w:tr w:rsidR="008C098A" w:rsidRPr="0027078A" w:rsidTr="00515469">
              <w:trPr>
                <w:trHeight w:val="243"/>
              </w:trPr>
              <w:tc>
                <w:tcPr>
                  <w:tcW w:w="6640" w:type="dxa"/>
                  <w:gridSpan w:val="2"/>
                </w:tcPr>
                <w:p w:rsidR="008C098A" w:rsidRPr="003D252E" w:rsidRDefault="008C098A" w:rsidP="008C098A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8C098A" w:rsidRPr="0027078A" w:rsidTr="00515469">
              <w:trPr>
                <w:trHeight w:val="229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C098A" w:rsidRPr="0027078A" w:rsidTr="00515469">
              <w:trPr>
                <w:trHeight w:val="243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C098A" w:rsidRPr="0027078A" w:rsidTr="00515469">
              <w:trPr>
                <w:trHeight w:val="229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C098A" w:rsidRPr="0027078A" w:rsidTr="00515469">
              <w:trPr>
                <w:trHeight w:val="243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8C098A" w:rsidRPr="0027078A" w:rsidTr="00515469">
              <w:trPr>
                <w:trHeight w:val="229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8C098A" w:rsidRPr="0027078A" w:rsidTr="00515469">
              <w:trPr>
                <w:trHeight w:val="251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8C098A" w:rsidRPr="0027078A" w:rsidTr="00515469">
              <w:trPr>
                <w:trHeight w:val="229"/>
              </w:trPr>
              <w:tc>
                <w:tcPr>
                  <w:tcW w:w="6640" w:type="dxa"/>
                  <w:gridSpan w:val="2"/>
                </w:tcPr>
                <w:p w:rsidR="008C098A" w:rsidRPr="003D252E" w:rsidRDefault="008C098A" w:rsidP="008C098A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8C098A" w:rsidRPr="0027078A" w:rsidTr="00515469">
              <w:trPr>
                <w:trHeight w:val="243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C098A" w:rsidRPr="0027078A" w:rsidTr="00515469">
              <w:trPr>
                <w:trHeight w:val="229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C098A" w:rsidRPr="0027078A" w:rsidTr="00515469">
              <w:trPr>
                <w:trHeight w:val="243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C098A" w:rsidRPr="0027078A" w:rsidTr="00515469">
              <w:trPr>
                <w:trHeight w:val="274"/>
              </w:trPr>
              <w:tc>
                <w:tcPr>
                  <w:tcW w:w="4939" w:type="dxa"/>
                </w:tcPr>
                <w:p w:rsidR="008C098A" w:rsidRPr="003D252E" w:rsidRDefault="008C098A" w:rsidP="0051546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  Заявника до 20:00)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C098A" w:rsidRPr="0027078A" w:rsidTr="00515469">
              <w:trPr>
                <w:trHeight w:val="243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8C098A" w:rsidRPr="0027078A" w:rsidTr="00515469">
              <w:trPr>
                <w:trHeight w:val="310"/>
              </w:trPr>
              <w:tc>
                <w:tcPr>
                  <w:tcW w:w="4939" w:type="dxa"/>
                </w:tcPr>
                <w:p w:rsidR="008C098A" w:rsidRPr="003D252E" w:rsidRDefault="008C098A" w:rsidP="008C09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8C098A" w:rsidRPr="003D252E" w:rsidRDefault="008C098A" w:rsidP="008C098A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8C098A" w:rsidRPr="00B33E09" w:rsidRDefault="008C098A" w:rsidP="008C098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8C098A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Pr="00476CFB" w:rsidRDefault="008C098A" w:rsidP="008C098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Pr="00476CFB" w:rsidRDefault="008C098A" w:rsidP="008C098A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098A" w:rsidRDefault="008C098A" w:rsidP="008C098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8C098A" w:rsidRPr="00992B37" w:rsidRDefault="008C098A" w:rsidP="008C098A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8C098A" w:rsidRPr="00B33E09" w:rsidRDefault="008C098A" w:rsidP="008C098A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476CFB" w:rsidRDefault="00AB2A34" w:rsidP="00AB2A3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476CFB">
              <w:rPr>
                <w:bCs/>
                <w:sz w:val="24"/>
                <w:szCs w:val="24"/>
              </w:rPr>
              <w:t>1500/29630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  <w:r w:rsidRPr="00476CFB">
              <w:rPr>
                <w:bCs/>
                <w:sz w:val="24"/>
                <w:szCs w:val="24"/>
              </w:rPr>
              <w:t xml:space="preserve"> </w:t>
            </w:r>
          </w:p>
          <w:p w:rsidR="00EA11EC" w:rsidRPr="00476CFB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6521D5" w:rsidRPr="00476CFB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№ 359/5</w:t>
            </w:r>
            <w:r w:rsidR="00183E9B" w:rsidRPr="00476CFB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76CFB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476CFB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09.02.2016 за</w:t>
            </w:r>
            <w:r w:rsidR="006521D5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476CFB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6521D5" w:rsidRPr="00476CFB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E6568C" w:rsidRPr="00476CFB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 xml:space="preserve">осіб – </w:t>
            </w:r>
            <w:r w:rsidR="00F03E60" w:rsidRPr="00476CFB">
              <w:rPr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476CFB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476CFB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77F6" w:rsidRPr="00623487" w:rsidRDefault="000D77F6" w:rsidP="000D77F6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623487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переходу з власного установчого документа на діяльність</w:t>
            </w:r>
            <w:r w:rsidR="00B65E54">
              <w:rPr>
                <w:color w:val="000000" w:themeColor="text1"/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B65E54" w:rsidRPr="00A26ADE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26AD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B65E54" w:rsidRPr="00A26ADE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16"/>
            <w:bookmarkStart w:id="4" w:name="n1313"/>
            <w:bookmarkEnd w:id="3"/>
            <w:bookmarkEnd w:id="4"/>
            <w:r w:rsidRPr="00A26AD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B65E54" w:rsidRPr="00A26ADE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15"/>
            <w:bookmarkStart w:id="6" w:name="n1314"/>
            <w:bookmarkEnd w:id="5"/>
            <w:bookmarkEnd w:id="6"/>
            <w:r w:rsidRPr="00A26ADE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950031" w:rsidRPr="00623487" w:rsidRDefault="00736E84" w:rsidP="00950031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23487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</w:t>
            </w:r>
            <w:r w:rsidR="006B6C3D" w:rsidRPr="00623487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6B6C3D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139E4" w:rsidRPr="00690F3A" w:rsidRDefault="00B139E4" w:rsidP="00B13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B139E4" w:rsidP="007159C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E335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FD51A6">
              <w:rPr>
                <w:sz w:val="24"/>
                <w:szCs w:val="24"/>
                <w:lang w:eastAsia="uk-UA"/>
              </w:rPr>
              <w:t>.</w:t>
            </w:r>
          </w:p>
          <w:p w:rsidR="000D77F6" w:rsidRPr="00FD51A6" w:rsidRDefault="00FD51A6" w:rsidP="00FD51A6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C8373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1. </w:t>
            </w:r>
            <w:r w:rsidR="007F134A" w:rsidRPr="00476CFB">
              <w:rPr>
                <w:sz w:val="24"/>
                <w:szCs w:val="24"/>
              </w:rPr>
              <w:t>У</w:t>
            </w:r>
            <w:r w:rsidRPr="00476CFB">
              <w:rPr>
                <w:sz w:val="24"/>
                <w:szCs w:val="24"/>
              </w:rPr>
              <w:t xml:space="preserve"> паперовій формі </w:t>
            </w:r>
            <w:r w:rsidR="005316A9" w:rsidRPr="00476CFB">
              <w:rPr>
                <w:sz w:val="24"/>
                <w:szCs w:val="24"/>
              </w:rPr>
              <w:t xml:space="preserve">документи </w:t>
            </w:r>
            <w:r w:rsidRPr="00476CFB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76CFB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2. </w:t>
            </w:r>
            <w:r w:rsidR="00DC2A9F" w:rsidRPr="00476CFB">
              <w:rPr>
                <w:sz w:val="24"/>
                <w:szCs w:val="24"/>
              </w:rPr>
              <w:t>В</w:t>
            </w:r>
            <w:r w:rsidRPr="00476CFB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76CFB">
              <w:rPr>
                <w:sz w:val="24"/>
                <w:szCs w:val="24"/>
                <w:lang w:eastAsia="uk-UA"/>
              </w:rPr>
              <w:t>д</w:t>
            </w:r>
            <w:r w:rsidR="00DC2A9F" w:rsidRPr="00476CFB">
              <w:rPr>
                <w:sz w:val="24"/>
                <w:szCs w:val="24"/>
              </w:rPr>
              <w:t>окументи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76CFB">
              <w:rPr>
                <w:sz w:val="24"/>
                <w:szCs w:val="24"/>
              </w:rPr>
              <w:t>че</w:t>
            </w:r>
            <w:r w:rsidR="007F134A" w:rsidRPr="00476CFB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</w:t>
            </w:r>
            <w:r w:rsidRPr="00476CFB">
              <w:rPr>
                <w:sz w:val="24"/>
                <w:szCs w:val="24"/>
                <w:lang w:eastAsia="uk-UA"/>
              </w:rPr>
              <w:lastRenderedPageBreak/>
              <w:t>протягом 24 годин після надходження документів, крім вихідних та святкових днів.</w:t>
            </w:r>
          </w:p>
          <w:p w:rsidR="006B6C3D" w:rsidRPr="00476CFB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76CFB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476CFB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476CFB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76CFB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476CFB">
              <w:rPr>
                <w:sz w:val="24"/>
                <w:szCs w:val="24"/>
                <w:lang w:eastAsia="uk-UA"/>
              </w:rPr>
              <w:t>П</w:t>
            </w:r>
            <w:r w:rsidR="0052271C" w:rsidRPr="00476CFB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76CFB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76CFB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F03E60" w:rsidRPr="00476CFB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476CFB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476CFB">
              <w:rPr>
                <w:sz w:val="24"/>
                <w:szCs w:val="24"/>
                <w:lang w:eastAsia="uk-UA"/>
              </w:rPr>
              <w:t>й</w:t>
            </w:r>
            <w:r w:rsidRPr="00476CFB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</w:t>
            </w:r>
            <w:r w:rsidR="00F03E60" w:rsidRPr="00476CFB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480850" w:rsidRPr="00C8373A" w:rsidRDefault="0048085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8373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476CFB">
              <w:rPr>
                <w:sz w:val="24"/>
                <w:szCs w:val="24"/>
                <w:lang w:eastAsia="uk-UA"/>
              </w:rPr>
              <w:br/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476CFB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480850" w:rsidRDefault="00F03E60" w:rsidP="004F732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476CFB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E910D8">
              <w:rPr>
                <w:sz w:val="24"/>
                <w:szCs w:val="24"/>
                <w:lang w:eastAsia="uk-UA"/>
              </w:rPr>
              <w:t>;</w:t>
            </w:r>
          </w:p>
          <w:p w:rsidR="00E910D8" w:rsidRPr="00B65E54" w:rsidRDefault="00E910D8" w:rsidP="00E910D8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B65E54">
              <w:rPr>
                <w:color w:val="000000" w:themeColor="text1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>
              <w:rPr>
                <w:color w:val="000000" w:themeColor="text1"/>
              </w:rPr>
              <w:t>»</w:t>
            </w:r>
            <w:r w:rsidRPr="00B65E54">
              <w:rPr>
                <w:color w:val="000000" w:themeColor="text1"/>
              </w:rPr>
              <w:t>;</w:t>
            </w:r>
          </w:p>
          <w:p w:rsidR="00E910D8" w:rsidRPr="00476CFB" w:rsidRDefault="00E910D8" w:rsidP="00E910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65E5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476CFB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1" w:name="o638"/>
            <w:bookmarkEnd w:id="11"/>
            <w:r w:rsidRPr="00476CFB">
              <w:rPr>
                <w:sz w:val="24"/>
                <w:szCs w:val="24"/>
              </w:rPr>
              <w:t>В</w:t>
            </w:r>
            <w:r w:rsidR="001F3A9A" w:rsidRPr="00476CFB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476CFB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виписка з </w:t>
            </w:r>
            <w:r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</w:t>
            </w:r>
            <w:r w:rsidR="00AB2A34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– підприємців та громадських формувань</w:t>
            </w:r>
            <w:r w:rsidR="00AB2A34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– у разі внесення змін до відомостей, що відображаються у виписці;</w:t>
            </w:r>
          </w:p>
          <w:p w:rsidR="00F03E60" w:rsidRPr="00476CFB" w:rsidRDefault="001F3A9A" w:rsidP="007159C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476CFB">
              <w:rPr>
                <w:sz w:val="24"/>
                <w:szCs w:val="24"/>
                <w:lang w:eastAsia="uk-UA"/>
              </w:rPr>
              <w:t>підстав для відмови</w:t>
            </w:r>
            <w:ins w:id="12" w:author="Владислав Ашуров" w:date="2018-08-01T13:30:00Z">
              <w:r w:rsidR="00B139E4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Результати надання адміністративн</w:t>
            </w:r>
            <w:r w:rsidR="00183E9B" w:rsidRPr="00476CFB">
              <w:rPr>
                <w:sz w:val="24"/>
                <w:szCs w:val="24"/>
              </w:rPr>
              <w:t>ої</w:t>
            </w:r>
            <w:r w:rsidRPr="00476CFB">
              <w:rPr>
                <w:sz w:val="24"/>
                <w:szCs w:val="24"/>
              </w:rPr>
              <w:t xml:space="preserve"> послуг</w:t>
            </w:r>
            <w:r w:rsidR="00183E9B" w:rsidRPr="00476CFB">
              <w:rPr>
                <w:sz w:val="24"/>
                <w:szCs w:val="24"/>
              </w:rPr>
              <w:t>и</w:t>
            </w:r>
            <w:r w:rsidRPr="00476CFB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476CFB">
              <w:rPr>
                <w:sz w:val="24"/>
                <w:szCs w:val="24"/>
              </w:rPr>
              <w:t xml:space="preserve">(у тому числі виписка з 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476CFB">
              <w:rPr>
                <w:sz w:val="24"/>
                <w:szCs w:val="24"/>
                <w:lang w:eastAsia="uk-UA"/>
              </w:rPr>
              <w:t>в електронній формі</w:t>
            </w:r>
            <w:r w:rsidR="00DD6DF3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</w:rPr>
              <w:t xml:space="preserve">оприлюднюються на порталі </w:t>
            </w:r>
            <w:r w:rsidRPr="00476CFB">
              <w:rPr>
                <w:sz w:val="24"/>
                <w:szCs w:val="24"/>
              </w:rPr>
              <w:lastRenderedPageBreak/>
              <w:t>електронних сервісів та доступні для їх пошуку за кодом доступу</w:t>
            </w:r>
            <w:r w:rsidR="009269A7" w:rsidRPr="00476CFB">
              <w:rPr>
                <w:sz w:val="24"/>
                <w:szCs w:val="24"/>
              </w:rPr>
              <w:t>.</w:t>
            </w:r>
          </w:p>
          <w:p w:rsidR="00AB2A34" w:rsidRPr="00476CFB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– у разі подання заяви про державну реєстрацію у паперовій формі</w:t>
            </w:r>
            <w:r w:rsidR="00AB2A34" w:rsidRPr="00476CFB">
              <w:rPr>
                <w:sz w:val="24"/>
                <w:szCs w:val="24"/>
              </w:rPr>
              <w:t>*.</w:t>
            </w:r>
          </w:p>
          <w:p w:rsidR="009269A7" w:rsidRPr="00476CFB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4F7327" w:rsidP="006521D5">
      <w:pPr>
        <w:tabs>
          <w:tab w:val="left" w:pos="9564"/>
        </w:tabs>
        <w:ind w:left="-426"/>
        <w:rPr>
          <w:b/>
          <w:sz w:val="14"/>
          <w:szCs w:val="14"/>
        </w:rPr>
      </w:pPr>
      <w:bookmarkStart w:id="13" w:name="n43"/>
      <w:bookmarkEnd w:id="13"/>
      <w:r>
        <w:rPr>
          <w:sz w:val="14"/>
          <w:szCs w:val="14"/>
        </w:rPr>
        <w:lastRenderedPageBreak/>
        <w:t>*</w:t>
      </w:r>
      <w:r w:rsidR="00AB2A34" w:rsidRPr="00476CFB">
        <w:rPr>
          <w:sz w:val="14"/>
          <w:szCs w:val="14"/>
        </w:rPr>
        <w:t>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</w:t>
      </w:r>
      <w:r>
        <w:rPr>
          <w:sz w:val="14"/>
          <w:szCs w:val="14"/>
        </w:rPr>
        <w:t>увань»</w:t>
      </w:r>
    </w:p>
    <w:p w:rsidR="00F03E60" w:rsidRPr="00476CFB" w:rsidRDefault="00F03E60" w:rsidP="00F03E60">
      <w:pPr>
        <w:jc w:val="right"/>
        <w:rPr>
          <w:sz w:val="24"/>
          <w:szCs w:val="24"/>
        </w:rPr>
      </w:pPr>
    </w:p>
    <w:p w:rsidR="00DD003D" w:rsidRPr="00476CFB" w:rsidRDefault="00DD003D"/>
    <w:p w:rsidR="0035127C" w:rsidRDefault="0035127C" w:rsidP="0035127C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35127C" w:rsidRDefault="0035127C" w:rsidP="0035127C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35127C" w:rsidRDefault="0035127C" w:rsidP="0035127C">
      <w:pPr>
        <w:rPr>
          <w:sz w:val="24"/>
        </w:rPr>
      </w:pPr>
      <w:r>
        <w:rPr>
          <w:sz w:val="24"/>
        </w:rPr>
        <w:t xml:space="preserve">Малинської міської ради                                                 </w:t>
      </w:r>
      <w:r>
        <w:rPr>
          <w:sz w:val="24"/>
          <w:lang w:val="ru-RU"/>
        </w:rPr>
        <w:t xml:space="preserve">         </w:t>
      </w:r>
      <w:r>
        <w:rPr>
          <w:sz w:val="24"/>
        </w:rPr>
        <w:t xml:space="preserve">                    Людмила ФЕЩЕНКО</w:t>
      </w:r>
    </w:p>
    <w:p w:rsidR="008C098A" w:rsidRDefault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Pr="008C098A" w:rsidRDefault="008C098A" w:rsidP="008C098A"/>
    <w:p w:rsidR="008C098A" w:rsidRDefault="008C098A" w:rsidP="008C098A"/>
    <w:p w:rsidR="008C098A" w:rsidRDefault="008C098A" w:rsidP="008C098A"/>
    <w:p w:rsidR="00C04FDF" w:rsidRDefault="00C04FDF" w:rsidP="008C098A"/>
    <w:p w:rsidR="008C098A" w:rsidRDefault="008C098A" w:rsidP="008C098A"/>
    <w:p w:rsidR="008C098A" w:rsidRDefault="008C098A" w:rsidP="008C098A"/>
    <w:p w:rsidR="000923BE" w:rsidRDefault="000923BE" w:rsidP="008C098A"/>
    <w:p w:rsidR="0035127C" w:rsidRDefault="0035127C" w:rsidP="008C098A">
      <w:pPr>
        <w:ind w:left="6096"/>
        <w:jc w:val="left"/>
        <w:rPr>
          <w:sz w:val="24"/>
          <w:szCs w:val="24"/>
          <w:lang w:val="ru-RU" w:eastAsia="uk-UA"/>
        </w:rPr>
      </w:pPr>
    </w:p>
    <w:p w:rsidR="008C098A" w:rsidRPr="00F3259A" w:rsidRDefault="008C098A" w:rsidP="008C098A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>
        <w:rPr>
          <w:sz w:val="24"/>
          <w:szCs w:val="24"/>
          <w:lang w:val="ru-RU" w:eastAsia="uk-UA"/>
        </w:rPr>
        <w:t>5.</w:t>
      </w:r>
      <w:r w:rsidR="005A1F01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8C098A" w:rsidRDefault="008C098A" w:rsidP="008C098A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C098A" w:rsidRDefault="000923BE" w:rsidP="008C098A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</w:t>
      </w:r>
      <w:bookmarkStart w:id="14" w:name="_GoBack"/>
      <w:bookmarkEnd w:id="14"/>
      <w:r w:rsidRPr="000923BE">
        <w:rPr>
          <w:sz w:val="24"/>
          <w:szCs w:val="24"/>
          <w:lang w:eastAsia="uk-UA"/>
        </w:rPr>
        <w:t>від 17.11.2021 № 323</w:t>
      </w:r>
    </w:p>
    <w:p w:rsidR="008C098A" w:rsidRDefault="008C098A" w:rsidP="008C098A">
      <w:pPr>
        <w:jc w:val="center"/>
        <w:rPr>
          <w:b/>
          <w:lang w:eastAsia="uk-UA"/>
        </w:rPr>
      </w:pPr>
    </w:p>
    <w:p w:rsidR="008C098A" w:rsidRPr="002227D0" w:rsidRDefault="008C098A" w:rsidP="008C098A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8C098A" w:rsidRPr="008C098A" w:rsidRDefault="008C098A" w:rsidP="008C098A">
      <w:pPr>
        <w:jc w:val="center"/>
        <w:rPr>
          <w:b/>
          <w:sz w:val="24"/>
          <w:szCs w:val="24"/>
          <w:lang w:eastAsia="uk-UA"/>
        </w:rPr>
      </w:pPr>
      <w:r w:rsidRPr="008C098A">
        <w:rPr>
          <w:b/>
          <w:sz w:val="24"/>
          <w:szCs w:val="24"/>
          <w:lang w:eastAsia="uk-UA"/>
        </w:rPr>
        <w:t>адміністративної послуги з державної реєстрації переходу юридичної особи на діяльність на підставі модельного статуту (крім громадського формування та релігійної організації)</w:t>
      </w:r>
    </w:p>
    <w:p w:rsidR="008C098A" w:rsidRPr="00B53417" w:rsidRDefault="008C098A" w:rsidP="008C098A">
      <w:pPr>
        <w:jc w:val="center"/>
        <w:rPr>
          <w:lang w:eastAsia="uk-UA"/>
        </w:rPr>
      </w:pPr>
    </w:p>
    <w:p w:rsidR="008C098A" w:rsidRPr="00096DD0" w:rsidRDefault="008C098A" w:rsidP="008C098A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C098A" w:rsidRPr="00096DD0" w:rsidRDefault="008C098A" w:rsidP="008C098A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C098A" w:rsidRPr="002227D0" w:rsidRDefault="008C098A" w:rsidP="008C098A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8C098A" w:rsidRPr="002227D0" w:rsidRDefault="008C098A" w:rsidP="008C098A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12"/>
        <w:gridCol w:w="2310"/>
        <w:gridCol w:w="2611"/>
        <w:gridCol w:w="2310"/>
      </w:tblGrid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8C098A" w:rsidRPr="003D252E" w:rsidTr="00E368D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8C098A" w:rsidRPr="003D252E" w:rsidRDefault="008C098A" w:rsidP="00E368D7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5" w:name="n673"/>
            <w:bookmarkEnd w:id="15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8C098A" w:rsidRPr="003D252E" w:rsidRDefault="008C098A" w:rsidP="00E368D7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C098A" w:rsidRPr="003D252E" w:rsidTr="00E368D7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8C098A" w:rsidRPr="003D252E" w:rsidRDefault="008C098A" w:rsidP="00E368D7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8C098A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098A" w:rsidRPr="003D252E" w:rsidRDefault="008C098A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C098A" w:rsidRPr="003D252E" w:rsidRDefault="008C098A" w:rsidP="00E368D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8C098A" w:rsidRDefault="008C098A" w:rsidP="008C098A"/>
    <w:p w:rsidR="008C098A" w:rsidRDefault="008C098A" w:rsidP="008C098A"/>
    <w:p w:rsidR="008C098A" w:rsidRDefault="008C098A" w:rsidP="008C098A"/>
    <w:p w:rsidR="008C098A" w:rsidRPr="00804C0B" w:rsidRDefault="008C098A" w:rsidP="008C098A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8C098A" w:rsidRPr="00804C0B" w:rsidRDefault="008C098A" w:rsidP="008C098A">
      <w:pPr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8C098A" w:rsidRPr="00804C0B" w:rsidRDefault="008C098A" w:rsidP="008C098A">
      <w:pPr>
        <w:rPr>
          <w:sz w:val="24"/>
        </w:rPr>
      </w:pPr>
      <w:r w:rsidRPr="00804C0B">
        <w:rPr>
          <w:sz w:val="24"/>
        </w:rPr>
        <w:t xml:space="preserve">Малинської міської ради                                          </w:t>
      </w:r>
      <w:r>
        <w:rPr>
          <w:sz w:val="24"/>
        </w:rPr>
        <w:t xml:space="preserve">        </w:t>
      </w:r>
      <w:r w:rsidRPr="00804C0B">
        <w:rPr>
          <w:sz w:val="24"/>
        </w:rPr>
        <w:t xml:space="preserve">                       Людмила ФЕЩЕНКО</w:t>
      </w:r>
    </w:p>
    <w:p w:rsidR="008C098A" w:rsidRDefault="008C098A" w:rsidP="008C098A"/>
    <w:p w:rsidR="008C098A" w:rsidRDefault="008C098A" w:rsidP="008C098A"/>
    <w:p w:rsidR="008C098A" w:rsidRPr="0041168A" w:rsidRDefault="008C098A" w:rsidP="008C098A"/>
    <w:p w:rsidR="008C098A" w:rsidRPr="004D32F6" w:rsidRDefault="008C098A" w:rsidP="008C098A"/>
    <w:p w:rsidR="008C098A" w:rsidRPr="002D7B74" w:rsidRDefault="008C098A" w:rsidP="008C098A">
      <w:pPr>
        <w:rPr>
          <w:sz w:val="23"/>
          <w:szCs w:val="23"/>
        </w:rPr>
      </w:pPr>
    </w:p>
    <w:p w:rsidR="008C098A" w:rsidRPr="00826291" w:rsidRDefault="008C098A" w:rsidP="008C098A">
      <w:pPr>
        <w:tabs>
          <w:tab w:val="left" w:pos="1380"/>
        </w:tabs>
      </w:pPr>
    </w:p>
    <w:p w:rsidR="008C098A" w:rsidRPr="008C098A" w:rsidRDefault="008C098A" w:rsidP="008C098A"/>
    <w:sectPr w:rsidR="008C098A" w:rsidRPr="008C098A" w:rsidSect="00E6568C">
      <w:headerReference w:type="default" r:id="rId9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4F7" w:rsidRDefault="003C64F7">
      <w:r>
        <w:separator/>
      </w:r>
    </w:p>
  </w:endnote>
  <w:endnote w:type="continuationSeparator" w:id="0">
    <w:p w:rsidR="003C64F7" w:rsidRDefault="003C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4F7" w:rsidRDefault="003C64F7">
      <w:r>
        <w:separator/>
      </w:r>
    </w:p>
  </w:footnote>
  <w:footnote w:type="continuationSeparator" w:id="0">
    <w:p w:rsidR="003C64F7" w:rsidRDefault="003C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923BE" w:rsidRPr="000923BE">
      <w:rPr>
        <w:noProof/>
        <w:lang w:val="ru-RU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60301"/>
    <w:rsid w:val="000923BE"/>
    <w:rsid w:val="000D77F6"/>
    <w:rsid w:val="00153647"/>
    <w:rsid w:val="00183E9B"/>
    <w:rsid w:val="001B4E5D"/>
    <w:rsid w:val="001C1C9C"/>
    <w:rsid w:val="001E3358"/>
    <w:rsid w:val="001F3A9A"/>
    <w:rsid w:val="002352D5"/>
    <w:rsid w:val="00240EA8"/>
    <w:rsid w:val="002D1C98"/>
    <w:rsid w:val="002E0C63"/>
    <w:rsid w:val="0035127C"/>
    <w:rsid w:val="00362029"/>
    <w:rsid w:val="00372F6B"/>
    <w:rsid w:val="003C64F7"/>
    <w:rsid w:val="00455CC8"/>
    <w:rsid w:val="00476CFB"/>
    <w:rsid w:val="00480850"/>
    <w:rsid w:val="004B42AC"/>
    <w:rsid w:val="004F7327"/>
    <w:rsid w:val="00515469"/>
    <w:rsid w:val="0052271C"/>
    <w:rsid w:val="005316A9"/>
    <w:rsid w:val="00561BB5"/>
    <w:rsid w:val="005912F8"/>
    <w:rsid w:val="005A1F01"/>
    <w:rsid w:val="005D58EA"/>
    <w:rsid w:val="005F1F91"/>
    <w:rsid w:val="0061775A"/>
    <w:rsid w:val="00623487"/>
    <w:rsid w:val="006414FE"/>
    <w:rsid w:val="006521D5"/>
    <w:rsid w:val="006B6C3D"/>
    <w:rsid w:val="006C6ECD"/>
    <w:rsid w:val="007159CB"/>
    <w:rsid w:val="00736E84"/>
    <w:rsid w:val="007545ED"/>
    <w:rsid w:val="007D36E8"/>
    <w:rsid w:val="007F134A"/>
    <w:rsid w:val="007F7C3B"/>
    <w:rsid w:val="0084184A"/>
    <w:rsid w:val="0087573C"/>
    <w:rsid w:val="008C098A"/>
    <w:rsid w:val="009269A7"/>
    <w:rsid w:val="00942E97"/>
    <w:rsid w:val="00950031"/>
    <w:rsid w:val="00963975"/>
    <w:rsid w:val="00991A92"/>
    <w:rsid w:val="009C5800"/>
    <w:rsid w:val="009E0581"/>
    <w:rsid w:val="00A26ADE"/>
    <w:rsid w:val="00A364D7"/>
    <w:rsid w:val="00A57D0B"/>
    <w:rsid w:val="00AA6B05"/>
    <w:rsid w:val="00AB2A34"/>
    <w:rsid w:val="00AE5502"/>
    <w:rsid w:val="00B139E4"/>
    <w:rsid w:val="00B22FA0"/>
    <w:rsid w:val="00B54254"/>
    <w:rsid w:val="00B65E54"/>
    <w:rsid w:val="00BB06FD"/>
    <w:rsid w:val="00BB5FE2"/>
    <w:rsid w:val="00BC777F"/>
    <w:rsid w:val="00C04FDF"/>
    <w:rsid w:val="00C13A49"/>
    <w:rsid w:val="00C36C08"/>
    <w:rsid w:val="00C70B27"/>
    <w:rsid w:val="00C8373A"/>
    <w:rsid w:val="00C902E8"/>
    <w:rsid w:val="00CA242A"/>
    <w:rsid w:val="00CA3A1A"/>
    <w:rsid w:val="00CE7B89"/>
    <w:rsid w:val="00D96906"/>
    <w:rsid w:val="00DC2A9F"/>
    <w:rsid w:val="00DD003D"/>
    <w:rsid w:val="00DD6DF3"/>
    <w:rsid w:val="00E0683F"/>
    <w:rsid w:val="00E405F1"/>
    <w:rsid w:val="00E6568C"/>
    <w:rsid w:val="00E910D8"/>
    <w:rsid w:val="00EA11EC"/>
    <w:rsid w:val="00EC7387"/>
    <w:rsid w:val="00EF5EE7"/>
    <w:rsid w:val="00F03964"/>
    <w:rsid w:val="00F03E60"/>
    <w:rsid w:val="00F06284"/>
    <w:rsid w:val="00F60D1D"/>
    <w:rsid w:val="00FA7767"/>
    <w:rsid w:val="00FD4C74"/>
    <w:rsid w:val="00FD51A6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AA68"/>
  <w15:docId w15:val="{AE2001C5-83BA-45D8-A15B-F4F3E6DE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E910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basedOn w:val="a0"/>
    <w:uiPriority w:val="99"/>
    <w:unhideWhenUsed/>
    <w:rsid w:val="008C09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ACD7-38AD-4012-82B3-BFCDB017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7910</Words>
  <Characters>4509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10</cp:revision>
  <cp:lastPrinted>2020-01-30T08:44:00Z</cp:lastPrinted>
  <dcterms:created xsi:type="dcterms:W3CDTF">2021-11-08T08:05:00Z</dcterms:created>
  <dcterms:modified xsi:type="dcterms:W3CDTF">2021-11-19T12:17:00Z</dcterms:modified>
</cp:coreProperties>
</file>